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people+xml" PartName="/word/peop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ody>
    <w:p w14:paraId="34262D46" w14:textId="528CB901" w:rsidP="004F421D" w:rsidR="001E0887" w:rsidRDefault="007538C2">
      <w:pPr>
        <w:rPr>
          <w:rFonts w:asciiTheme="minorHAnsi" w:hAnsiTheme="minorHAnsi"/>
        </w:rPr>
      </w:pPr>
      <w:r>
        <w:rPr>
          <w:rFonts w:asciiTheme="minorHAnsi" w:hAnsiTheme="minorHAnsi"/>
        </w:rPr>
        <w:t xml:space="preserve">US572</w:t>
      </w:r>
      <w:r w:rsidRPr="007538C2">
        <w:rPr>
          <w:rFonts w:asciiTheme="minorHAnsi" w:hAnsiTheme="minorHAnsi"/>
        </w:rPr>
        <w:t xml:space="preserve"> Improve Existing Pharmacy</w:t>
      </w:r>
      <w:r w:rsidR="00323FBA">
        <w:rPr>
          <w:rFonts w:asciiTheme="minorHAnsi" w:hAnsiTheme="minorHAnsi"/>
        </w:rPr>
        <w:t xml:space="preserve"> Reports – Rejected Claims Report</w:t>
      </w:r>
    </w:p>
    <w:p w14:paraId="37A3A88D" w14:textId="77777777" w:rsidP="004F421D" w:rsidR="001E0887" w:rsidRDefault="001E0887">
      <w:pPr>
        <w:rPr>
          <w:rFonts w:asciiTheme="minorHAnsi" w:hAnsiTheme="minorHAnsi"/>
        </w:rPr>
      </w:pPr>
    </w:p>
    <w:p w14:paraId="53B01D73" w14:textId="77777777" w:rsidP="00323FBA" w:rsidR="00323FBA" w:rsidRDefault="00323FBA" w:rsidRPr="00323FBA">
      <w:pPr>
        <w:spacing w:after="100" w:afterAutospacing="1" w:before="100" w:beforeAutospacing="1"/>
        <w:rPr>
          <w:rFonts w:ascii="Arial" w:cs="Arial" w:eastAsia="Times New Roman" w:hAnsi="Arial"/>
          <w:sz w:val="18"/>
          <w:szCs w:val="18"/>
        </w:rPr>
      </w:pPr>
      <w:r w:rsidRPr="00323FBA">
        <w:rPr>
          <w:rFonts w:ascii="Arial" w:cs="Arial" w:eastAsia="Times New Roman" w:hAnsi="Arial"/>
          <w:b/>
          <w:bCs/>
          <w:sz w:val="18"/>
          <w:szCs w:val="18"/>
        </w:rPr>
        <w:t>Story</w:t>
      </w:r>
    </w:p>
    <w:p w14:paraId="2666A0A4" w14:textId="77777777" w:rsidP="00323FBA" w:rsidR="00323FBA" w:rsidRDefault="00323FBA" w:rsidRPr="00323FBA">
      <w:pPr>
        <w:spacing w:after="100" w:afterAutospacing="1" w:before="100" w:beforeAutospacing="1"/>
        <w:rPr>
          <w:rFonts w:ascii="Arial" w:cs="Arial" w:eastAsia="Times New Roman" w:hAnsi="Arial"/>
          <w:sz w:val="18"/>
          <w:szCs w:val="18"/>
        </w:rPr>
      </w:pPr>
      <w:r w:rsidRPr="00323FBA">
        <w:rPr>
          <w:rFonts w:ascii="Arial" w:cs="Arial" w:eastAsia="Times New Roman" w:hAnsi="Arial"/>
          <w:sz w:val="18"/>
          <w:szCs w:val="18"/>
        </w:rPr>
        <w:t>As an ePharmacy user I need to be able to select one, multiple or all at each filter when running the Rejected Claims Report and several new filters need to be added which will result in additional data displaying on the ePharmacy reports.</w:t>
      </w:r>
    </w:p>
    <w:p w14:paraId="4A2D8194" w14:textId="77777777" w:rsidP="00323FBA" w:rsidR="00323FBA" w:rsidRDefault="00323FBA" w:rsidRPr="00323FBA">
      <w:pPr>
        <w:spacing w:after="100" w:afterAutospacing="1" w:before="100" w:beforeAutospacing="1"/>
        <w:rPr>
          <w:rFonts w:ascii="Arial" w:cs="Arial" w:eastAsia="Times New Roman" w:hAnsi="Arial"/>
          <w:sz w:val="18"/>
          <w:szCs w:val="18"/>
        </w:rPr>
      </w:pPr>
      <w:r w:rsidRPr="00323FBA">
        <w:rPr>
          <w:rFonts w:ascii="Arial" w:cs="Arial" w:eastAsia="Times New Roman" w:hAnsi="Arial"/>
          <w:b/>
          <w:bCs/>
          <w:sz w:val="18"/>
          <w:szCs w:val="18"/>
        </w:rPr>
        <w:t>Acceptance Criteria</w:t>
      </w:r>
    </w:p>
    <w:p w14:paraId="4ED0E7FA" w14:textId="77777777" w:rsidP="00323FBA" w:rsidR="00323FBA" w:rsidRDefault="00323FBA" w:rsidRPr="00323FBA">
      <w:pPr>
        <w:numPr>
          <w:ilvl w:val="0"/>
          <w:numId w:val="7"/>
        </w:numPr>
        <w:spacing w:after="100" w:afterAutospacing="1" w:before="100" w:beforeAutospacing="1"/>
        <w:ind w:left="780"/>
        <w:rPr>
          <w:rFonts w:ascii="Arial" w:cs="Arial" w:eastAsia="Times New Roman" w:hAnsi="Arial"/>
          <w:color w:val="000000"/>
          <w:sz w:val="18"/>
          <w:szCs w:val="18"/>
        </w:rPr>
      </w:pPr>
      <w:r w:rsidRPr="00323FBA">
        <w:rPr>
          <w:rFonts w:ascii="Arial" w:cs="Arial" w:eastAsia="Times New Roman" w:hAnsi="Arial"/>
          <w:color w:val="000000"/>
          <w:sz w:val="18"/>
          <w:szCs w:val="18"/>
        </w:rPr>
        <w:t xml:space="preserve">The following filter questions have been added:  Prescriber, Patient Name,</w:t>
      </w:r>
      <w:proofErr w:type="gramStart"/>
      <w:r w:rsidRPr="00323FBA">
        <w:rPr>
          <w:rFonts w:ascii="Arial" w:cs="Arial" w:eastAsia="Times New Roman" w:hAnsi="Arial"/>
          <w:color w:val="000000"/>
          <w:sz w:val="18"/>
          <w:szCs w:val="18"/>
        </w:rPr>
        <w:t xml:space="preserve"> Billed Amount.</w:t>
      </w:r>
      <w:proofErr w:type="gramEnd"/>
    </w:p>
    <w:p w14:paraId="3F603A29" w14:textId="77777777" w:rsidP="00323FBA" w:rsidR="00323FBA" w:rsidRDefault="00323FBA" w:rsidRPr="00323FBA">
      <w:pPr>
        <w:numPr>
          <w:ilvl w:val="0"/>
          <w:numId w:val="7"/>
        </w:numPr>
        <w:spacing w:after="100" w:afterAutospacing="1" w:before="100" w:beforeAutospacing="1"/>
        <w:ind w:left="780"/>
        <w:rPr>
          <w:rFonts w:ascii="Arial" w:cs="Arial" w:eastAsia="Times New Roman" w:hAnsi="Arial"/>
          <w:color w:val="000000"/>
          <w:sz w:val="18"/>
          <w:szCs w:val="18"/>
        </w:rPr>
      </w:pPr>
      <w:r w:rsidRPr="00323FBA">
        <w:rPr>
          <w:rFonts w:ascii="Arial" w:cs="Arial" w:eastAsia="Times New Roman" w:hAnsi="Arial"/>
          <w:color w:val="000000"/>
          <w:sz w:val="18"/>
          <w:szCs w:val="18"/>
        </w:rPr>
        <w:t xml:space="preserve">The following filter questions allow selection of one, many or all:  CMOP/Mail/Window, Billing Type (Real time, etc.), Reject Code, Eligibility, Drug/Drug Class, Prescriber,</w:t>
      </w:r>
      <w:proofErr w:type="gramStart"/>
      <w:r w:rsidRPr="00323FBA">
        <w:rPr>
          <w:rFonts w:ascii="Arial" w:cs="Arial" w:eastAsia="Times New Roman" w:hAnsi="Arial"/>
          <w:color w:val="000000"/>
          <w:sz w:val="18"/>
          <w:szCs w:val="18"/>
        </w:rPr>
        <w:t xml:space="preserve"> Patient.</w:t>
      </w:r>
      <w:proofErr w:type="gramEnd"/>
    </w:p>
    <w:p w14:paraId="69A416A7" w14:textId="77777777" w:rsidP="00323FBA" w:rsidR="00323FBA" w:rsidRDefault="00323FBA" w:rsidRPr="00323FBA">
      <w:pPr>
        <w:numPr>
          <w:ilvl w:val="0"/>
          <w:numId w:val="7"/>
        </w:numPr>
        <w:spacing w:after="100" w:afterAutospacing="1" w:before="100" w:beforeAutospacing="1"/>
        <w:ind w:left="780"/>
        <w:rPr>
          <w:rFonts w:ascii="Arial" w:cs="Arial" w:eastAsia="Times New Roman" w:hAnsi="Arial"/>
          <w:color w:val="000000"/>
          <w:sz w:val="18"/>
          <w:szCs w:val="18"/>
        </w:rPr>
      </w:pPr>
      <w:r w:rsidRPr="00323FBA">
        <w:rPr>
          <w:rFonts w:ascii="Arial" w:cs="Arial" w:eastAsia="Times New Roman" w:hAnsi="Arial"/>
          <w:color w:val="000000"/>
          <w:sz w:val="18"/>
          <w:szCs w:val="18"/>
        </w:rPr>
        <w:t>Prescriber can be selected by name or NPI.</w:t>
      </w:r>
    </w:p>
    <w:p w14:paraId="5705E3C0" w14:textId="77777777" w:rsidP="00323FBA" w:rsidR="00323FBA" w:rsidRDefault="00323FBA" w:rsidRPr="00323FBA">
      <w:pPr>
        <w:numPr>
          <w:ilvl w:val="0"/>
          <w:numId w:val="7"/>
        </w:numPr>
        <w:spacing w:after="100" w:afterAutospacing="1" w:before="100" w:beforeAutospacing="1"/>
        <w:ind w:left="780"/>
        <w:rPr>
          <w:rFonts w:ascii="Arial" w:cs="Arial" w:eastAsia="Times New Roman" w:hAnsi="Arial"/>
          <w:color w:val="000000"/>
          <w:sz w:val="18"/>
          <w:szCs w:val="18"/>
        </w:rPr>
      </w:pPr>
      <w:r w:rsidRPr="00323FBA">
        <w:rPr>
          <w:rFonts w:ascii="Arial" w:cs="Arial" w:eastAsia="Times New Roman" w:hAnsi="Arial"/>
          <w:color w:val="000000"/>
          <w:sz w:val="18"/>
          <w:szCs w:val="18"/>
        </w:rPr>
        <w:t>Billed Amount can be selected for all amounts or a range.</w:t>
      </w:r>
    </w:p>
    <w:p w14:paraId="17FF29D9" w14:textId="77777777" w:rsidP="00323FBA" w:rsidR="00323FBA" w:rsidRDefault="00323FBA" w:rsidRPr="00323FBA">
      <w:pPr>
        <w:numPr>
          <w:ilvl w:val="0"/>
          <w:numId w:val="7"/>
        </w:numPr>
        <w:spacing w:after="100" w:afterAutospacing="1" w:before="100" w:beforeAutospacing="1"/>
        <w:ind w:left="780"/>
        <w:rPr>
          <w:rFonts w:ascii="Arial" w:cs="Arial" w:eastAsia="Times New Roman" w:hAnsi="Arial"/>
          <w:color w:val="000000"/>
          <w:sz w:val="18"/>
          <w:szCs w:val="18"/>
        </w:rPr>
      </w:pPr>
      <w:r w:rsidRPr="00323FBA">
        <w:rPr>
          <w:rFonts w:ascii="Arial" w:cs="Arial" w:eastAsia="Times New Roman" w:hAnsi="Arial"/>
          <w:color w:val="000000"/>
          <w:sz w:val="18"/>
          <w:szCs w:val="18"/>
        </w:rPr>
        <w:t>Excel capture instructions have been reworded as per the functional design.</w:t>
      </w:r>
    </w:p>
    <w:p w14:paraId="32F52F4B" w14:textId="77777777" w:rsidP="00323FBA" w:rsidR="00323FBA" w:rsidRDefault="00323FBA" w:rsidRPr="00323FBA">
      <w:pPr>
        <w:numPr>
          <w:ilvl w:val="0"/>
          <w:numId w:val="7"/>
        </w:numPr>
        <w:spacing w:after="100" w:afterAutospacing="1" w:before="100" w:beforeAutospacing="1"/>
        <w:ind w:left="780"/>
        <w:rPr>
          <w:rFonts w:ascii="Arial" w:cs="Arial" w:eastAsia="Times New Roman" w:hAnsi="Arial"/>
          <w:color w:val="000000"/>
          <w:sz w:val="18"/>
          <w:szCs w:val="18"/>
        </w:rPr>
      </w:pPr>
      <w:r w:rsidRPr="00323FBA">
        <w:rPr>
          <w:rFonts w:ascii="Arial" w:cs="Arial" w:eastAsia="Times New Roman" w:hAnsi="Arial"/>
          <w:color w:val="000000"/>
          <w:sz w:val="18"/>
          <w:szCs w:val="18"/>
        </w:rPr>
        <w:t>The report heading has changed:   </w:t>
      </w:r>
    </w:p>
    <w:p w14:paraId="03241256" w14:textId="77777777" w:rsidP="00323FBA" w:rsidR="00323FBA" w:rsidRDefault="00323FBA">
      <w:pPr>
        <w:numPr>
          <w:ilvl w:val="1"/>
          <w:numId w:val="7"/>
        </w:numPr>
        <w:spacing w:after="100" w:afterAutospacing="1" w:before="100" w:beforeAutospacing="1"/>
        <w:ind w:left="1500"/>
        <w:rPr>
          <w:ins w:author="Fawcett, Cynthia N. (Harris)" w:date="2017-10-04T11:33:00Z" w:id="0"/>
          <w:rFonts w:ascii="Arial" w:cs="Arial" w:eastAsia="Times New Roman" w:hAnsi="Arial"/>
          <w:color w:val="000000"/>
          <w:sz w:val="18"/>
          <w:szCs w:val="18"/>
        </w:rPr>
      </w:pPr>
      <w:r w:rsidRPr="00323FBA">
        <w:rPr>
          <w:rFonts w:ascii="Arial" w:cs="Arial" w:eastAsia="Times New Roman" w:hAnsi="Arial"/>
          <w:color w:val="000000"/>
          <w:sz w:val="18"/>
          <w:szCs w:val="18"/>
        </w:rPr>
        <w:t>Add Prescriber</w:t>
      </w:r>
    </w:p>
    <w:p w14:paraId="72FEFE1B" w14:textId="3B6748CC" w:rsidP="00323FBA" w:rsidR="00742EC8" w:rsidRDefault="00742EC8">
      <w:pPr>
        <w:numPr>
          <w:ilvl w:val="1"/>
          <w:numId w:val="7"/>
        </w:numPr>
        <w:spacing w:after="100" w:afterAutospacing="1" w:before="100" w:beforeAutospacing="1"/>
        <w:ind w:left="1500"/>
        <w:rPr>
          <w:ins w:author="Fawcett, Cynthia N. (Harris)" w:date="2017-10-04T11:33:00Z" w:id="1"/>
          <w:rFonts w:ascii="Arial" w:cs="Arial" w:eastAsia="Times New Roman" w:hAnsi="Arial"/>
          <w:color w:val="000000"/>
          <w:sz w:val="18"/>
          <w:szCs w:val="18"/>
        </w:rPr>
      </w:pPr>
      <w:ins w:author="Fawcett, Cynthia N. (Harris)" w:date="2017-10-04T11:33:00Z" w:id="2">
        <w:r>
          <w:rPr>
            <w:rFonts w:ascii="Arial" w:cs="Arial" w:eastAsia="Times New Roman" w:hAnsi="Arial"/>
            <w:color w:val="000000"/>
            <w:sz w:val="18"/>
            <w:szCs w:val="18"/>
          </w:rPr>
          <w:t>Add Patient</w:t>
        </w:r>
      </w:ins>
    </w:p>
    <w:p w14:paraId="04E847AF" w14:textId="5E12A4B8" w:rsidP="00323FBA" w:rsidR="00742EC8" w:rsidRDefault="00742EC8" w:rsidRPr="00323FBA">
      <w:pPr>
        <w:numPr>
          <w:ilvl w:val="1"/>
          <w:numId w:val="7"/>
        </w:numPr>
        <w:spacing w:after="100" w:afterAutospacing="1" w:before="100" w:beforeAutospacing="1"/>
        <w:ind w:left="1500"/>
        <w:rPr>
          <w:rFonts w:ascii="Arial" w:cs="Arial" w:eastAsia="Times New Roman" w:hAnsi="Arial"/>
          <w:color w:val="000000"/>
          <w:sz w:val="18"/>
          <w:szCs w:val="18"/>
        </w:rPr>
      </w:pPr>
      <w:ins w:author="Fawcett, Cynthia N. (Harris)" w:date="2017-10-04T11:33:00Z" w:id="3">
        <w:r>
          <w:rPr>
            <w:rFonts w:ascii="Arial" w:cs="Arial" w:eastAsia="Times New Roman" w:hAnsi="Arial"/>
            <w:color w:val="000000"/>
            <w:sz w:val="18"/>
            <w:szCs w:val="18"/>
          </w:rPr>
          <w:t>Move transaction date to a new line</w:t>
        </w:r>
      </w:ins>
    </w:p>
    <w:p w14:paraId="19E028AA" w14:textId="04607EAC" w:rsidP="00323FBA" w:rsidR="00323FBA" w:rsidRDefault="00323FBA">
      <w:pPr>
        <w:numPr>
          <w:ilvl w:val="1"/>
          <w:numId w:val="7"/>
        </w:numPr>
        <w:spacing w:after="100" w:afterAutospacing="1" w:before="100" w:beforeAutospacing="1"/>
        <w:ind w:left="1500"/>
        <w:rPr>
          <w:ins w:author="Fawcett, Cynthia N. (Harris)" w:date="2017-10-04T11:33:00Z" w:id="4"/>
          <w:rFonts w:ascii="Arial" w:cs="Arial" w:eastAsia="Times New Roman" w:hAnsi="Arial"/>
          <w:color w:val="000000"/>
          <w:sz w:val="18"/>
          <w:szCs w:val="18"/>
        </w:rPr>
      </w:pPr>
      <w:r w:rsidRPr="00323FBA">
        <w:rPr>
          <w:rFonts w:ascii="Arial" w:cs="Arial" w:eastAsia="Times New Roman" w:hAnsi="Arial"/>
          <w:color w:val="000000"/>
          <w:sz w:val="18"/>
          <w:szCs w:val="18"/>
        </w:rPr>
        <w:t>The following labels have a value of ALL or SELECTED: Insurance, Reject Code, Drugs/Classes,</w:t>
      </w:r>
      <w:ins w:author="Fawcett, Cynthia N. (Harris)" w:date="2017-10-04T11:33:00Z" w:id="5">
        <w:r w:rsidR="00742EC8">
          <w:rPr>
            <w:rFonts w:ascii="Arial" w:cs="Arial" w:eastAsia="Times New Roman" w:hAnsi="Arial"/>
            <w:color w:val="000000"/>
            <w:sz w:val="18"/>
            <w:szCs w:val="18"/>
          </w:rPr>
          <w:t xml:space="preserve"> Prescriber, Patient</w:t>
        </w:r>
      </w:ins>
    </w:p>
    <w:p w14:paraId="0C45FDC4" w14:textId="7424F049" w:rsidP="00323FBA" w:rsidR="00742EC8" w:rsidRDefault="00742EC8" w:rsidRPr="00323FBA">
      <w:pPr>
        <w:numPr>
          <w:ilvl w:val="1"/>
          <w:numId w:val="7"/>
        </w:numPr>
        <w:spacing w:after="100" w:afterAutospacing="1" w:before="100" w:beforeAutospacing="1"/>
        <w:ind w:left="1500"/>
        <w:rPr>
          <w:rFonts w:ascii="Arial" w:cs="Arial" w:eastAsia="Times New Roman" w:hAnsi="Arial"/>
          <w:color w:val="000000"/>
          <w:sz w:val="18"/>
          <w:szCs w:val="18"/>
        </w:rPr>
      </w:pPr>
      <w:ins w:author="Fawcett, Cynthia N. (Harris)" w:date="2017-10-04T11:33:00Z" w:id="6">
        <w:r>
          <w:rPr>
            <w:rFonts w:ascii="Arial" w:cs="Arial" w:eastAsia="Times New Roman" w:hAnsi="Arial"/>
            <w:color w:val="000000"/>
            <w:sz w:val="18"/>
            <w:szCs w:val="18"/>
          </w:rPr>
          <w:t>Eligibility has a value of ALL, VET, TRI, and/or CVA</w:t>
        </w:r>
      </w:ins>
      <w:bookmarkStart w:id="7" w:name="_GoBack"/>
      <w:bookmarkEnd w:id="7"/>
    </w:p>
    <w:p w14:paraId="4784B6CF" w14:textId="77777777" w:rsidP="00323FBA" w:rsidR="00323FBA" w:rsidRDefault="00323FBA" w:rsidRPr="00323FBA">
      <w:pPr>
        <w:numPr>
          <w:ilvl w:val="0"/>
          <w:numId w:val="7"/>
        </w:numPr>
        <w:spacing w:after="100" w:afterAutospacing="1" w:before="100" w:beforeAutospacing="1"/>
        <w:ind w:left="780"/>
        <w:rPr>
          <w:rFonts w:ascii="Arial" w:cs="Arial" w:eastAsia="Times New Roman" w:hAnsi="Arial"/>
          <w:color w:val="000000"/>
          <w:sz w:val="18"/>
          <w:szCs w:val="18"/>
        </w:rPr>
      </w:pPr>
      <w:r w:rsidRPr="00323FBA">
        <w:rPr>
          <w:rFonts w:ascii="Arial" w:cs="Arial" w:eastAsia="Times New Roman" w:hAnsi="Arial"/>
          <w:color w:val="000000"/>
          <w:sz w:val="18"/>
          <w:szCs w:val="18"/>
        </w:rPr>
        <w:t>The report column headings have changed:</w:t>
      </w:r>
    </w:p>
    <w:p w14:paraId="496604C1" w14:textId="77777777" w:rsidP="00323FBA" w:rsidR="00323FBA" w:rsidRDefault="00323FBA" w:rsidRPr="00323FBA">
      <w:pPr>
        <w:numPr>
          <w:ilvl w:val="1"/>
          <w:numId w:val="7"/>
        </w:numPr>
        <w:spacing w:after="100" w:afterAutospacing="1" w:before="100" w:beforeAutospacing="1"/>
        <w:ind w:left="1500"/>
        <w:rPr>
          <w:rFonts w:ascii="Arial" w:cs="Arial" w:eastAsia="Times New Roman" w:hAnsi="Arial"/>
          <w:color w:val="000000"/>
          <w:sz w:val="18"/>
          <w:szCs w:val="18"/>
        </w:rPr>
      </w:pPr>
      <w:r w:rsidRPr="00323FBA">
        <w:rPr>
          <w:rFonts w:ascii="Arial" w:cs="Arial" w:eastAsia="Times New Roman" w:hAnsi="Arial"/>
          <w:color w:val="000000"/>
          <w:sz w:val="18"/>
          <w:szCs w:val="18"/>
        </w:rPr>
        <w:t>Remove the column heading for DRUG (only the heading is removed, the drug will still display)</w:t>
      </w:r>
    </w:p>
    <w:p w14:paraId="69D14CFB" w14:textId="77777777" w:rsidP="00323FBA" w:rsidR="00323FBA" w:rsidRDefault="00323FBA" w:rsidRPr="00323FBA">
      <w:pPr>
        <w:numPr>
          <w:ilvl w:val="1"/>
          <w:numId w:val="7"/>
        </w:numPr>
        <w:spacing w:after="100" w:afterAutospacing="1" w:before="100" w:beforeAutospacing="1"/>
        <w:ind w:left="1500"/>
        <w:rPr>
          <w:rFonts w:ascii="Arial" w:cs="Arial" w:eastAsia="Times New Roman" w:hAnsi="Arial"/>
          <w:color w:val="000000"/>
          <w:sz w:val="18"/>
          <w:szCs w:val="18"/>
        </w:rPr>
      </w:pPr>
      <w:r w:rsidRPr="00323FBA">
        <w:rPr>
          <w:rFonts w:ascii="Arial" w:cs="Arial" w:eastAsia="Times New Roman" w:hAnsi="Arial"/>
          <w:color w:val="000000"/>
          <w:sz w:val="18"/>
          <w:szCs w:val="18"/>
        </w:rPr>
        <w:t>In place of DRUG, add Prescriber ID and Name</w:t>
      </w:r>
    </w:p>
    <w:p w14:paraId="1D833677" w14:textId="77777777" w:rsidP="00323FBA" w:rsidR="00323FBA" w:rsidRDefault="00323FBA" w:rsidRPr="00323FBA">
      <w:pPr>
        <w:numPr>
          <w:ilvl w:val="0"/>
          <w:numId w:val="7"/>
        </w:numPr>
        <w:spacing w:after="100" w:afterAutospacing="1" w:before="100" w:beforeAutospacing="1"/>
        <w:ind w:left="780"/>
        <w:rPr>
          <w:rFonts w:ascii="Arial" w:cs="Arial" w:eastAsia="Times New Roman" w:hAnsi="Arial"/>
          <w:color w:val="000000"/>
          <w:sz w:val="18"/>
          <w:szCs w:val="18"/>
        </w:rPr>
      </w:pPr>
      <w:r w:rsidRPr="00323FBA">
        <w:rPr>
          <w:rFonts w:ascii="Arial" w:cs="Arial" w:eastAsia="Times New Roman" w:hAnsi="Arial"/>
          <w:color w:val="000000"/>
          <w:sz w:val="18"/>
          <w:szCs w:val="18"/>
        </w:rPr>
        <w:t>The report display has changed:</w:t>
      </w:r>
    </w:p>
    <w:p w14:paraId="4DCD41AE" w14:textId="77777777" w:rsidP="00323FBA" w:rsidR="00323FBA" w:rsidRDefault="00323FBA" w:rsidRPr="00323FBA">
      <w:pPr>
        <w:numPr>
          <w:ilvl w:val="1"/>
          <w:numId w:val="7"/>
        </w:numPr>
        <w:spacing w:after="100" w:afterAutospacing="1" w:before="100" w:beforeAutospacing="1"/>
        <w:ind w:left="1500"/>
        <w:rPr>
          <w:rFonts w:ascii="Arial" w:cs="Arial" w:eastAsia="Times New Roman" w:hAnsi="Arial"/>
          <w:color w:val="000000"/>
          <w:sz w:val="18"/>
          <w:szCs w:val="18"/>
        </w:rPr>
      </w:pPr>
      <w:r w:rsidRPr="00323FBA">
        <w:rPr>
          <w:rFonts w:ascii="Arial" w:cs="Arial" w:eastAsia="Times New Roman" w:hAnsi="Arial"/>
          <w:color w:val="000000"/>
          <w:sz w:val="18"/>
          <w:szCs w:val="18"/>
        </w:rPr>
        <w:t>Display the Prescriber ID and Name under the correct column headings</w:t>
      </w:r>
    </w:p>
    <w:p w14:paraId="565D90DE" w14:textId="77777777" w:rsidP="00323FBA" w:rsidR="00323FBA" w:rsidRDefault="00323FBA" w:rsidRPr="00323FBA">
      <w:pPr>
        <w:numPr>
          <w:ilvl w:val="1"/>
          <w:numId w:val="7"/>
        </w:numPr>
        <w:spacing w:after="100" w:afterAutospacing="1" w:before="100" w:beforeAutospacing="1"/>
        <w:ind w:left="1500"/>
        <w:rPr>
          <w:rFonts w:ascii="Arial" w:cs="Arial" w:eastAsia="Times New Roman" w:hAnsi="Arial"/>
          <w:color w:val="000000"/>
          <w:sz w:val="18"/>
          <w:szCs w:val="18"/>
        </w:rPr>
      </w:pPr>
      <w:r w:rsidRPr="00323FBA">
        <w:rPr>
          <w:rFonts w:ascii="Arial" w:cs="Arial" w:eastAsia="Times New Roman" w:hAnsi="Arial"/>
          <w:color w:val="000000"/>
          <w:sz w:val="18"/>
          <w:szCs w:val="18"/>
        </w:rPr>
        <w:t>Remove the Claim ID</w:t>
      </w:r>
    </w:p>
    <w:p w14:paraId="5E8B7AA0" w14:textId="77777777" w:rsidP="00323FBA" w:rsidR="00323FBA" w:rsidRDefault="00323FBA" w:rsidRPr="00323FBA">
      <w:pPr>
        <w:numPr>
          <w:ilvl w:val="1"/>
          <w:numId w:val="7"/>
        </w:numPr>
        <w:spacing w:after="100" w:afterAutospacing="1" w:before="100" w:beforeAutospacing="1"/>
        <w:ind w:left="1500"/>
        <w:rPr>
          <w:rFonts w:ascii="Arial" w:cs="Arial" w:eastAsia="Times New Roman" w:hAnsi="Arial"/>
          <w:color w:val="000000"/>
          <w:sz w:val="18"/>
          <w:szCs w:val="18"/>
        </w:rPr>
      </w:pPr>
      <w:r w:rsidRPr="00323FBA">
        <w:rPr>
          <w:rFonts w:ascii="Arial" w:cs="Arial" w:eastAsia="Times New Roman" w:hAnsi="Arial"/>
          <w:color w:val="000000"/>
          <w:sz w:val="18"/>
          <w:szCs w:val="18"/>
        </w:rPr>
        <w:t>Display the Drug name where the Claim ID previously displayed</w:t>
      </w:r>
    </w:p>
    <w:p w14:paraId="27EC2E22" w14:textId="77777777" w:rsidP="00323FBA" w:rsidR="00323FBA" w:rsidRDefault="00323FBA" w:rsidRPr="00323FBA">
      <w:pPr>
        <w:numPr>
          <w:ilvl w:val="0"/>
          <w:numId w:val="7"/>
        </w:numPr>
        <w:spacing w:after="100" w:afterAutospacing="1" w:before="100" w:beforeAutospacing="1"/>
        <w:ind w:left="780"/>
        <w:rPr>
          <w:rFonts w:ascii="Arial" w:cs="Arial" w:eastAsia="Times New Roman" w:hAnsi="Arial"/>
          <w:color w:val="000000"/>
          <w:sz w:val="18"/>
          <w:szCs w:val="18"/>
        </w:rPr>
      </w:pPr>
      <w:r w:rsidRPr="00323FBA">
        <w:rPr>
          <w:rFonts w:ascii="Arial" w:cs="Arial" w:eastAsia="Times New Roman" w:hAnsi="Arial"/>
          <w:color w:val="000000"/>
          <w:sz w:val="18"/>
          <w:szCs w:val="18"/>
        </w:rPr>
        <w:t>Shorten labels in the Excel format heading, as noted in the chart in the functional design</w:t>
      </w:r>
    </w:p>
    <w:p w14:paraId="2AB2984F" w14:textId="77777777" w:rsidP="00323FBA" w:rsidR="00323FBA" w:rsidRDefault="00323FBA" w:rsidRPr="00323FBA">
      <w:pPr>
        <w:numPr>
          <w:ilvl w:val="1"/>
          <w:numId w:val="7"/>
        </w:numPr>
        <w:spacing w:after="100" w:afterAutospacing="1" w:before="100" w:beforeAutospacing="1"/>
        <w:ind w:left="1500"/>
        <w:rPr>
          <w:rFonts w:ascii="Arial" w:cs="Arial" w:eastAsia="Times New Roman" w:hAnsi="Arial"/>
          <w:color w:val="000000"/>
          <w:sz w:val="18"/>
          <w:szCs w:val="18"/>
        </w:rPr>
      </w:pPr>
      <w:r w:rsidRPr="00323FBA">
        <w:rPr>
          <w:rFonts w:ascii="Arial" w:cs="Arial" w:eastAsia="Times New Roman" w:hAnsi="Arial"/>
          <w:color w:val="000000"/>
          <w:sz w:val="18"/>
          <w:szCs w:val="18"/>
        </w:rPr>
        <w:t>Add labels for Prescriber ID and Prescriber</w:t>
      </w:r>
    </w:p>
    <w:p w14:paraId="2089CCE4" w14:textId="77777777" w:rsidP="00323FBA" w:rsidR="00323FBA" w:rsidRDefault="00323FBA" w:rsidRPr="00323FBA">
      <w:pPr>
        <w:numPr>
          <w:ilvl w:val="1"/>
          <w:numId w:val="7"/>
        </w:numPr>
        <w:spacing w:after="100" w:afterAutospacing="1" w:before="100" w:beforeAutospacing="1"/>
        <w:ind w:left="1500"/>
        <w:rPr>
          <w:rFonts w:ascii="Arial" w:cs="Arial" w:eastAsia="Times New Roman" w:hAnsi="Arial"/>
          <w:color w:val="000000"/>
          <w:sz w:val="18"/>
          <w:szCs w:val="18"/>
        </w:rPr>
      </w:pPr>
      <w:r w:rsidRPr="00323FBA">
        <w:rPr>
          <w:rFonts w:ascii="Arial" w:cs="Arial" w:eastAsia="Times New Roman" w:hAnsi="Arial"/>
          <w:color w:val="000000"/>
          <w:sz w:val="18"/>
          <w:szCs w:val="18"/>
        </w:rPr>
        <w:t>Remove the label for Claim ID</w:t>
      </w:r>
    </w:p>
    <w:p w14:paraId="61861786" w14:textId="77777777" w:rsidP="00323FBA" w:rsidR="00323FBA" w:rsidRDefault="00323FBA" w:rsidRPr="00323FBA">
      <w:pPr>
        <w:numPr>
          <w:ilvl w:val="0"/>
          <w:numId w:val="7"/>
        </w:numPr>
        <w:spacing w:after="100" w:afterAutospacing="1" w:before="100" w:beforeAutospacing="1"/>
        <w:ind w:left="780"/>
        <w:rPr>
          <w:rFonts w:ascii="Arial" w:cs="Arial" w:eastAsia="Times New Roman" w:hAnsi="Arial"/>
          <w:color w:val="000000"/>
          <w:sz w:val="18"/>
          <w:szCs w:val="18"/>
        </w:rPr>
      </w:pPr>
      <w:r w:rsidRPr="00323FBA">
        <w:rPr>
          <w:rFonts w:ascii="Arial" w:cs="Arial" w:eastAsia="Times New Roman" w:hAnsi="Arial"/>
          <w:color w:val="000000"/>
          <w:sz w:val="18"/>
          <w:szCs w:val="18"/>
        </w:rPr>
        <w:t>To avoid wrapping of the Excel format, limit the data line length to 255 characters</w:t>
      </w:r>
    </w:p>
    <w:p w14:paraId="70416191" w14:textId="77777777" w:rsidP="00323FBA" w:rsidR="00323FBA" w:rsidRDefault="00323FBA" w:rsidRPr="00323FBA">
      <w:pPr>
        <w:numPr>
          <w:ilvl w:val="1"/>
          <w:numId w:val="7"/>
        </w:numPr>
        <w:spacing w:after="100" w:afterAutospacing="1" w:before="100" w:beforeAutospacing="1"/>
        <w:ind w:left="1500"/>
        <w:rPr>
          <w:rFonts w:ascii="Arial" w:cs="Arial" w:eastAsia="Times New Roman" w:hAnsi="Arial"/>
          <w:color w:val="000000"/>
          <w:sz w:val="18"/>
          <w:szCs w:val="18"/>
        </w:rPr>
      </w:pPr>
      <w:r w:rsidRPr="00323FBA">
        <w:rPr>
          <w:rFonts w:ascii="Arial" w:cs="Arial" w:eastAsia="Times New Roman" w:hAnsi="Arial"/>
          <w:color w:val="000000"/>
          <w:sz w:val="18"/>
          <w:szCs w:val="18"/>
        </w:rPr>
        <w:t>Remove parentheses around the Patient ID</w:t>
      </w:r>
    </w:p>
    <w:p w14:paraId="1748FB7A" w14:textId="77777777" w:rsidP="00323FBA" w:rsidR="00323FBA" w:rsidRDefault="00323FBA" w:rsidRPr="00323FBA">
      <w:pPr>
        <w:numPr>
          <w:ilvl w:val="1"/>
          <w:numId w:val="7"/>
        </w:numPr>
        <w:spacing w:after="100" w:afterAutospacing="1" w:before="100" w:beforeAutospacing="1"/>
        <w:ind w:left="1500"/>
        <w:rPr>
          <w:rFonts w:ascii="Arial" w:cs="Arial" w:eastAsia="Times New Roman" w:hAnsi="Arial"/>
          <w:color w:val="000000"/>
          <w:sz w:val="18"/>
          <w:szCs w:val="18"/>
        </w:rPr>
      </w:pPr>
      <w:r w:rsidRPr="00323FBA">
        <w:rPr>
          <w:rFonts w:ascii="Arial" w:cs="Arial" w:eastAsia="Times New Roman" w:hAnsi="Arial"/>
          <w:color w:val="000000"/>
          <w:sz w:val="18"/>
          <w:szCs w:val="18"/>
        </w:rPr>
        <w:t>Truncate the data fields as noted in the chart in the functional design</w:t>
      </w:r>
    </w:p>
    <w:p w14:paraId="65E43E47" w14:textId="77777777" w:rsidP="00323FBA" w:rsidR="00323FBA" w:rsidRDefault="00323FBA" w:rsidRPr="00323FBA">
      <w:pPr>
        <w:numPr>
          <w:ilvl w:val="1"/>
          <w:numId w:val="7"/>
        </w:numPr>
        <w:spacing w:after="100" w:afterAutospacing="1" w:before="100" w:beforeAutospacing="1"/>
        <w:ind w:left="1500"/>
        <w:rPr>
          <w:rFonts w:ascii="Arial" w:cs="Arial" w:eastAsia="Times New Roman" w:hAnsi="Arial"/>
          <w:color w:val="000000"/>
          <w:sz w:val="18"/>
          <w:szCs w:val="18"/>
        </w:rPr>
      </w:pPr>
      <w:r w:rsidRPr="00323FBA">
        <w:rPr>
          <w:rFonts w:ascii="Arial" w:cs="Arial" w:eastAsia="Times New Roman" w:hAnsi="Arial"/>
          <w:color w:val="000000"/>
          <w:sz w:val="18"/>
          <w:szCs w:val="18"/>
        </w:rPr>
        <w:t>If needed, truncate the Reject Explanation to reduce the line length to 255 characters.</w:t>
      </w:r>
    </w:p>
    <w:p w14:paraId="00360429" w14:textId="77777777" w:rsidP="00323FBA" w:rsidR="00323FBA" w:rsidRDefault="00323FBA" w:rsidRPr="00323FBA">
      <w:pPr>
        <w:numPr>
          <w:ilvl w:val="0"/>
          <w:numId w:val="8"/>
        </w:numPr>
        <w:spacing w:after="100" w:afterAutospacing="1" w:before="100" w:beforeAutospacing="1"/>
        <w:ind w:left="780"/>
        <w:rPr>
          <w:rFonts w:ascii="Arial" w:cs="Arial" w:eastAsia="Times New Roman" w:hAnsi="Arial"/>
          <w:color w:val="000000"/>
          <w:sz w:val="18"/>
          <w:szCs w:val="18"/>
        </w:rPr>
      </w:pPr>
      <w:r w:rsidRPr="00323FBA">
        <w:rPr>
          <w:rFonts w:ascii="Arial" w:cs="Arial" w:eastAsia="Times New Roman" w:hAnsi="Arial"/>
          <w:color w:val="000000"/>
          <w:sz w:val="18"/>
          <w:szCs w:val="18"/>
        </w:rPr>
        <w:t>Non-billable Status Report allows selection of one, many or all for the Eligibility filter</w:t>
      </w:r>
    </w:p>
    <w:p w14:paraId="334A4E9F" w14:textId="77777777" w:rsidP="00323FBA" w:rsidR="00323FBA" w:rsidRDefault="00323FBA" w:rsidRPr="00323FBA">
      <w:pPr>
        <w:spacing w:after="100" w:afterAutospacing="1" w:before="100" w:beforeAutospacing="1"/>
        <w:rPr>
          <w:rFonts w:ascii="Arial" w:cs="Arial" w:eastAsia="Times New Roman" w:hAnsi="Arial"/>
          <w:sz w:val="18"/>
          <w:szCs w:val="18"/>
        </w:rPr>
      </w:pPr>
      <w:r w:rsidRPr="00323FBA">
        <w:rPr>
          <w:rFonts w:ascii="Arial" w:cs="Arial" w:eastAsia="Times New Roman" w:hAnsi="Arial"/>
          <w:b/>
          <w:bCs/>
          <w:sz w:val="18"/>
          <w:szCs w:val="18"/>
        </w:rPr>
        <w:t>Constraints - N/A</w:t>
      </w:r>
    </w:p>
    <w:p w14:paraId="44B6E64E" w14:textId="77777777" w:rsidP="00323FBA" w:rsidR="00323FBA" w:rsidRDefault="00323FBA" w:rsidRPr="00323FBA">
      <w:pPr>
        <w:spacing w:after="100" w:afterAutospacing="1" w:before="100" w:beforeAutospacing="1"/>
        <w:rPr>
          <w:rFonts w:ascii="Arial" w:cs="Arial" w:eastAsia="Times New Roman" w:hAnsi="Arial"/>
          <w:sz w:val="18"/>
          <w:szCs w:val="18"/>
        </w:rPr>
      </w:pPr>
      <w:r w:rsidRPr="00323FBA">
        <w:rPr>
          <w:rFonts w:ascii="Arial" w:cs="Arial" w:eastAsia="Times New Roman" w:hAnsi="Arial"/>
          <w:sz w:val="18"/>
          <w:szCs w:val="18"/>
        </w:rPr>
        <w:lastRenderedPageBreak/>
        <w:t> </w:t>
      </w:r>
    </w:p>
    <w:p w14:paraId="37AE1D92" w14:textId="77777777" w:rsidP="00323FBA" w:rsidR="00323FBA" w:rsidRDefault="00323FBA" w:rsidRPr="00323FBA">
      <w:pPr>
        <w:spacing w:after="100" w:afterAutospacing="1" w:before="100" w:beforeAutospacing="1"/>
        <w:rPr>
          <w:rFonts w:ascii="Arial" w:cs="Arial" w:eastAsia="Times New Roman" w:hAnsi="Arial"/>
          <w:sz w:val="18"/>
          <w:szCs w:val="18"/>
        </w:rPr>
      </w:pPr>
      <w:r w:rsidRPr="00323FBA">
        <w:rPr>
          <w:rFonts w:ascii="Arial" w:cs="Arial" w:eastAsia="Times New Roman" w:hAnsi="Arial"/>
          <w:b/>
          <w:bCs/>
          <w:sz w:val="18"/>
          <w:szCs w:val="18"/>
        </w:rPr>
        <w:t>Risks - N/A</w:t>
      </w:r>
    </w:p>
    <w:p w14:paraId="0ED122FC" w14:textId="6B63120C" w:rsidP="004F421D" w:rsidR="005B164E" w:rsidRDefault="005B164E" w:rsidRPr="004F421D">
      <w:pPr>
        <w:rPr>
          <w:rFonts w:eastAsia="Times New Roman"/>
        </w:rPr>
      </w:pPr>
    </w:p>
    <w:sectPr w:rsidR="005B164E" w:rsidRPr="004F421D" w:rsidSect="00272596">
      <w:pgSz w:h="12240" w:orient="landscape" w:w="15840"/>
      <w:pgMar w:bottom="1440" w:footer="720" w:gutter="0" w:header="720" w:left="1440" w:right="1440" w:top="144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649B1" w15:done="0"/>
  <w15:commentEx w15:paraId="0635F5A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abstractNum w:abstractNumId="0">
    <w:nsid w:val="199D5EF2"/>
    <w:multiLevelType w:val="multilevel"/>
    <w:tmpl w:val="5212FA44"/>
    <w:lvl w:ilvl="0">
      <w:start w:val="1"/>
      <w:numFmt w:val="bullet"/>
      <w:lvlText w:val=""/>
      <w:lvlJc w:val="left"/>
      <w:pPr>
        <w:tabs>
          <w:tab w:pos="720" w:val="num"/>
        </w:tabs>
        <w:ind w:hanging="360" w:left="720"/>
      </w:pPr>
      <w:rPr>
        <w:rFonts w:ascii="Symbol" w:hAnsi="Symbol" w:hint="default"/>
        <w:sz w:val="20"/>
      </w:rPr>
    </w:lvl>
    <w:lvl w:ilvl="1">
      <w:start w:val="1"/>
      <w:numFmt w:val="bullet"/>
      <w:lvlText w:val=""/>
      <w:lvlJc w:val="left"/>
      <w:pPr>
        <w:tabs>
          <w:tab w:pos="1440" w:val="num"/>
        </w:tabs>
        <w:ind w:hanging="360" w:left="1440"/>
      </w:pPr>
      <w:rPr>
        <w:rFonts w:ascii="Symbol" w:hAnsi="Symbol" w:hint="default"/>
        <w:sz w:val="20"/>
      </w:rPr>
    </w:lvl>
    <w:lvl w:ilvl="2">
      <w:start w:val="1"/>
      <w:numFmt w:val="bullet"/>
      <w:lvlText w:val=""/>
      <w:lvlJc w:val="left"/>
      <w:pPr>
        <w:tabs>
          <w:tab w:pos="2160" w:val="num"/>
        </w:tabs>
        <w:ind w:hanging="360" w:left="2160"/>
      </w:pPr>
      <w:rPr>
        <w:rFonts w:ascii="Symbol" w:hAnsi="Symbol" w:hint="default"/>
        <w:sz w:val="20"/>
      </w:rPr>
    </w:lvl>
    <w:lvl w:ilvl="3">
      <w:start w:val="1"/>
      <w:numFmt w:val="bullet"/>
      <w:lvlText w:val=""/>
      <w:lvlJc w:val="left"/>
      <w:pPr>
        <w:tabs>
          <w:tab w:pos="2880" w:val="num"/>
        </w:tabs>
        <w:ind w:hanging="360" w:left="2880"/>
      </w:pPr>
      <w:rPr>
        <w:rFonts w:ascii="Symbol" w:hAnsi="Symbol" w:hint="default"/>
        <w:sz w:val="20"/>
      </w:rPr>
    </w:lvl>
    <w:lvl w:ilvl="4">
      <w:start w:val="1"/>
      <w:numFmt w:val="bullet"/>
      <w:lvlText w:val=""/>
      <w:lvlJc w:val="left"/>
      <w:pPr>
        <w:tabs>
          <w:tab w:pos="3600" w:val="num"/>
        </w:tabs>
        <w:ind w:hanging="360" w:left="3600"/>
      </w:pPr>
      <w:rPr>
        <w:rFonts w:ascii="Symbol" w:hAnsi="Symbol" w:hint="default"/>
        <w:sz w:val="20"/>
      </w:rPr>
    </w:lvl>
    <w:lvl w:ilvl="5">
      <w:start w:val="1"/>
      <w:numFmt w:val="bullet"/>
      <w:lvlText w:val=""/>
      <w:lvlJc w:val="left"/>
      <w:pPr>
        <w:tabs>
          <w:tab w:pos="4320" w:val="num"/>
        </w:tabs>
        <w:ind w:hanging="360" w:left="4320"/>
      </w:pPr>
      <w:rPr>
        <w:rFonts w:ascii="Symbol" w:hAnsi="Symbol" w:hint="default"/>
        <w:sz w:val="20"/>
      </w:rPr>
    </w:lvl>
    <w:lvl w:ilvl="6">
      <w:start w:val="1"/>
      <w:numFmt w:val="bullet"/>
      <w:lvlText w:val=""/>
      <w:lvlJc w:val="left"/>
      <w:pPr>
        <w:tabs>
          <w:tab w:pos="5040" w:val="num"/>
        </w:tabs>
        <w:ind w:hanging="360" w:left="5040"/>
      </w:pPr>
      <w:rPr>
        <w:rFonts w:ascii="Symbol" w:hAnsi="Symbol" w:hint="default"/>
        <w:sz w:val="20"/>
      </w:rPr>
    </w:lvl>
    <w:lvl w:ilvl="7">
      <w:start w:val="1"/>
      <w:numFmt w:val="bullet"/>
      <w:lvlText w:val=""/>
      <w:lvlJc w:val="left"/>
      <w:pPr>
        <w:tabs>
          <w:tab w:pos="5760" w:val="num"/>
        </w:tabs>
        <w:ind w:hanging="360" w:left="5760"/>
      </w:pPr>
      <w:rPr>
        <w:rFonts w:ascii="Symbol" w:hAnsi="Symbol" w:hint="default"/>
        <w:sz w:val="20"/>
      </w:rPr>
    </w:lvl>
    <w:lvl w:ilvl="8">
      <w:start w:val="1"/>
      <w:numFmt w:val="bullet"/>
      <w:lvlText w:val=""/>
      <w:lvlJc w:val="left"/>
      <w:pPr>
        <w:tabs>
          <w:tab w:pos="6480" w:val="num"/>
        </w:tabs>
        <w:ind w:hanging="360" w:left="6480"/>
      </w:pPr>
      <w:rPr>
        <w:rFonts w:ascii="Symbol" w:hAnsi="Symbol" w:hint="default"/>
        <w:sz w:val="20"/>
      </w:rPr>
    </w:lvl>
  </w:abstractNum>
  <w:abstractNum w:abstractNumId="1">
    <w:nsid w:val="223A4D39"/>
    <w:multiLevelType w:val="multilevel"/>
    <w:tmpl w:val="8382ADFC"/>
    <w:lvl w:ilvl="0">
      <w:start w:val="1"/>
      <w:numFmt w:val="bullet"/>
      <w:lvlText w:val=""/>
      <w:lvlJc w:val="left"/>
      <w:pPr>
        <w:tabs>
          <w:tab w:pos="720" w:val="num"/>
        </w:tabs>
        <w:ind w:hanging="360" w:left="720"/>
      </w:pPr>
      <w:rPr>
        <w:rFonts w:ascii="Symbol" w:hAnsi="Symbol" w:hint="default"/>
        <w:sz w:val="20"/>
      </w:rPr>
    </w:lvl>
    <w:lvl w:ilvl="1">
      <w:start w:val="1"/>
      <w:numFmt w:val="bullet"/>
      <w:lvlText w:val="o"/>
      <w:lvlJc w:val="left"/>
      <w:pPr>
        <w:tabs>
          <w:tab w:pos="1440" w:val="num"/>
        </w:tabs>
        <w:ind w:hanging="360" w:left="1440"/>
      </w:pPr>
      <w:rPr>
        <w:rFonts w:ascii="Courier New" w:cs="Times New Roman" w:hAnsi="Courier New" w:hint="default"/>
        <w:sz w:val="20"/>
      </w:rPr>
    </w:lvl>
    <w:lvl w:ilvl="2">
      <w:start w:val="1"/>
      <w:numFmt w:val="bullet"/>
      <w:lvlText w:val=""/>
      <w:lvlJc w:val="left"/>
      <w:pPr>
        <w:tabs>
          <w:tab w:pos="2160" w:val="num"/>
        </w:tabs>
        <w:ind w:hanging="360" w:left="2160"/>
      </w:pPr>
      <w:rPr>
        <w:rFonts w:ascii="Symbol" w:hAnsi="Symbol" w:hint="default"/>
        <w:sz w:val="20"/>
      </w:rPr>
    </w:lvl>
    <w:lvl w:ilvl="3">
      <w:start w:val="1"/>
      <w:numFmt w:val="bullet"/>
      <w:lvlText w:val=""/>
      <w:lvlJc w:val="left"/>
      <w:pPr>
        <w:tabs>
          <w:tab w:pos="2880" w:val="num"/>
        </w:tabs>
        <w:ind w:hanging="360" w:left="2880"/>
      </w:pPr>
      <w:rPr>
        <w:rFonts w:ascii="Symbol" w:hAnsi="Symbol" w:hint="default"/>
        <w:sz w:val="20"/>
      </w:rPr>
    </w:lvl>
    <w:lvl w:ilvl="4">
      <w:start w:val="1"/>
      <w:numFmt w:val="bullet"/>
      <w:lvlText w:val=""/>
      <w:lvlJc w:val="left"/>
      <w:pPr>
        <w:tabs>
          <w:tab w:pos="3600" w:val="num"/>
        </w:tabs>
        <w:ind w:hanging="360" w:left="3600"/>
      </w:pPr>
      <w:rPr>
        <w:rFonts w:ascii="Symbol" w:hAnsi="Symbol" w:hint="default"/>
        <w:sz w:val="20"/>
      </w:rPr>
    </w:lvl>
    <w:lvl w:ilvl="5">
      <w:start w:val="1"/>
      <w:numFmt w:val="bullet"/>
      <w:lvlText w:val=""/>
      <w:lvlJc w:val="left"/>
      <w:pPr>
        <w:tabs>
          <w:tab w:pos="4320" w:val="num"/>
        </w:tabs>
        <w:ind w:hanging="360" w:left="4320"/>
      </w:pPr>
      <w:rPr>
        <w:rFonts w:ascii="Symbol" w:hAnsi="Symbol" w:hint="default"/>
        <w:sz w:val="20"/>
      </w:rPr>
    </w:lvl>
    <w:lvl w:ilvl="6">
      <w:start w:val="1"/>
      <w:numFmt w:val="bullet"/>
      <w:lvlText w:val=""/>
      <w:lvlJc w:val="left"/>
      <w:pPr>
        <w:tabs>
          <w:tab w:pos="5040" w:val="num"/>
        </w:tabs>
        <w:ind w:hanging="360" w:left="5040"/>
      </w:pPr>
      <w:rPr>
        <w:rFonts w:ascii="Symbol" w:hAnsi="Symbol" w:hint="default"/>
        <w:sz w:val="20"/>
      </w:rPr>
    </w:lvl>
    <w:lvl w:ilvl="7">
      <w:start w:val="1"/>
      <w:numFmt w:val="bullet"/>
      <w:lvlText w:val=""/>
      <w:lvlJc w:val="left"/>
      <w:pPr>
        <w:tabs>
          <w:tab w:pos="5760" w:val="num"/>
        </w:tabs>
        <w:ind w:hanging="360" w:left="5760"/>
      </w:pPr>
      <w:rPr>
        <w:rFonts w:ascii="Symbol" w:hAnsi="Symbol" w:hint="default"/>
        <w:sz w:val="20"/>
      </w:rPr>
    </w:lvl>
    <w:lvl w:ilvl="8">
      <w:start w:val="1"/>
      <w:numFmt w:val="bullet"/>
      <w:lvlText w:val=""/>
      <w:lvlJc w:val="left"/>
      <w:pPr>
        <w:tabs>
          <w:tab w:pos="6480" w:val="num"/>
        </w:tabs>
        <w:ind w:hanging="360" w:left="6480"/>
      </w:pPr>
      <w:rPr>
        <w:rFonts w:ascii="Symbol" w:hAnsi="Symbol" w:hint="default"/>
        <w:sz w:val="20"/>
      </w:rPr>
    </w:lvl>
  </w:abstractNum>
  <w:abstractNum w:abstractNumId="2">
    <w:nsid w:val="33A278E5"/>
    <w:multiLevelType w:val="hybridMultilevel"/>
    <w:tmpl w:val="8CF88B6A"/>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3">
    <w:nsid w:val="3BEF04D0"/>
    <w:multiLevelType w:val="multilevel"/>
    <w:tmpl w:val="92CE51B4"/>
    <w:lvl w:ilvl="0">
      <w:start w:val="1"/>
      <w:numFmt w:val="bullet"/>
      <w:lvlText w:val=""/>
      <w:lvlJc w:val="left"/>
      <w:pPr>
        <w:tabs>
          <w:tab w:pos="720" w:val="num"/>
        </w:tabs>
        <w:ind w:hanging="360" w:left="720"/>
      </w:pPr>
      <w:rPr>
        <w:rFonts w:ascii="Symbol" w:hAnsi="Symbol" w:hint="default"/>
        <w:sz w:val="20"/>
      </w:rPr>
    </w:lvl>
    <w:lvl w:ilvl="1">
      <w:start w:val="1"/>
      <w:numFmt w:val="bullet"/>
      <w:lvlText w:val=""/>
      <w:lvlJc w:val="left"/>
      <w:pPr>
        <w:tabs>
          <w:tab w:pos="1440" w:val="num"/>
        </w:tabs>
        <w:ind w:hanging="360" w:left="1440"/>
      </w:pPr>
      <w:rPr>
        <w:rFonts w:ascii="Symbol" w:hAnsi="Symbol" w:hint="default"/>
        <w:sz w:val="20"/>
      </w:rPr>
    </w:lvl>
    <w:lvl w:ilvl="2">
      <w:start w:val="1"/>
      <w:numFmt w:val="bullet"/>
      <w:lvlText w:val=""/>
      <w:lvlJc w:val="left"/>
      <w:pPr>
        <w:tabs>
          <w:tab w:pos="2160" w:val="num"/>
        </w:tabs>
        <w:ind w:hanging="360" w:left="2160"/>
      </w:pPr>
      <w:rPr>
        <w:rFonts w:ascii="Symbol" w:hAnsi="Symbol" w:hint="default"/>
        <w:sz w:val="20"/>
      </w:rPr>
    </w:lvl>
    <w:lvl w:ilvl="3">
      <w:start w:val="1"/>
      <w:numFmt w:val="bullet"/>
      <w:lvlText w:val=""/>
      <w:lvlJc w:val="left"/>
      <w:pPr>
        <w:tabs>
          <w:tab w:pos="2880" w:val="num"/>
        </w:tabs>
        <w:ind w:hanging="360" w:left="2880"/>
      </w:pPr>
      <w:rPr>
        <w:rFonts w:ascii="Symbol" w:hAnsi="Symbol" w:hint="default"/>
        <w:sz w:val="20"/>
      </w:rPr>
    </w:lvl>
    <w:lvl w:ilvl="4">
      <w:start w:val="1"/>
      <w:numFmt w:val="bullet"/>
      <w:lvlText w:val=""/>
      <w:lvlJc w:val="left"/>
      <w:pPr>
        <w:tabs>
          <w:tab w:pos="3600" w:val="num"/>
        </w:tabs>
        <w:ind w:hanging="360" w:left="3600"/>
      </w:pPr>
      <w:rPr>
        <w:rFonts w:ascii="Symbol" w:hAnsi="Symbol" w:hint="default"/>
        <w:sz w:val="20"/>
      </w:rPr>
    </w:lvl>
    <w:lvl w:ilvl="5">
      <w:start w:val="1"/>
      <w:numFmt w:val="bullet"/>
      <w:lvlText w:val=""/>
      <w:lvlJc w:val="left"/>
      <w:pPr>
        <w:tabs>
          <w:tab w:pos="4320" w:val="num"/>
        </w:tabs>
        <w:ind w:hanging="360" w:left="4320"/>
      </w:pPr>
      <w:rPr>
        <w:rFonts w:ascii="Symbol" w:hAnsi="Symbol" w:hint="default"/>
        <w:sz w:val="20"/>
      </w:rPr>
    </w:lvl>
    <w:lvl w:ilvl="6">
      <w:start w:val="1"/>
      <w:numFmt w:val="bullet"/>
      <w:lvlText w:val=""/>
      <w:lvlJc w:val="left"/>
      <w:pPr>
        <w:tabs>
          <w:tab w:pos="5040" w:val="num"/>
        </w:tabs>
        <w:ind w:hanging="360" w:left="5040"/>
      </w:pPr>
      <w:rPr>
        <w:rFonts w:ascii="Symbol" w:hAnsi="Symbol" w:hint="default"/>
        <w:sz w:val="20"/>
      </w:rPr>
    </w:lvl>
    <w:lvl w:ilvl="7">
      <w:start w:val="1"/>
      <w:numFmt w:val="bullet"/>
      <w:lvlText w:val=""/>
      <w:lvlJc w:val="left"/>
      <w:pPr>
        <w:tabs>
          <w:tab w:pos="5760" w:val="num"/>
        </w:tabs>
        <w:ind w:hanging="360" w:left="5760"/>
      </w:pPr>
      <w:rPr>
        <w:rFonts w:ascii="Symbol" w:hAnsi="Symbol" w:hint="default"/>
        <w:sz w:val="20"/>
      </w:rPr>
    </w:lvl>
    <w:lvl w:ilvl="8">
      <w:start w:val="1"/>
      <w:numFmt w:val="bullet"/>
      <w:lvlText w:val=""/>
      <w:lvlJc w:val="left"/>
      <w:pPr>
        <w:tabs>
          <w:tab w:pos="6480" w:val="num"/>
        </w:tabs>
        <w:ind w:hanging="360" w:left="6480"/>
      </w:pPr>
      <w:rPr>
        <w:rFonts w:ascii="Symbol" w:hAnsi="Symbol" w:hint="default"/>
        <w:sz w:val="20"/>
      </w:rPr>
    </w:lvl>
  </w:abstractNum>
  <w:abstractNum w:abstractNumId="4">
    <w:nsid w:val="4F3203C9"/>
    <w:multiLevelType w:val="multilevel"/>
    <w:tmpl w:val="BEDC73E0"/>
    <w:lvl w:ilvl="0">
      <w:start w:val="1"/>
      <w:numFmt w:val="bullet"/>
      <w:lvlText w:val=""/>
      <w:lvlJc w:val="left"/>
      <w:pPr>
        <w:tabs>
          <w:tab w:pos="720" w:val="num"/>
        </w:tabs>
        <w:ind w:hanging="360" w:left="720"/>
      </w:pPr>
      <w:rPr>
        <w:rFonts w:ascii="Symbol" w:hAnsi="Symbol" w:hint="default"/>
        <w:sz w:val="20"/>
      </w:rPr>
    </w:lvl>
    <w:lvl w:ilvl="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abstractNumId="5">
    <w:nsid w:val="60B84269"/>
    <w:multiLevelType w:val="hybridMultilevel"/>
    <w:tmpl w:val="8CF40998"/>
    <w:lvl w:ilvl="0" w:tplc="04090001">
      <w:start w:val="1"/>
      <w:numFmt w:val="bullet"/>
      <w:lvlText w:val=""/>
      <w:lvlJc w:val="left"/>
      <w:pPr>
        <w:ind w:hanging="360" w:left="720"/>
      </w:pPr>
      <w:rPr>
        <w:rFonts w:ascii="Symbol" w:hAnsi="Symbol" w:hint="default"/>
      </w:rPr>
    </w:lvl>
    <w:lvl w:ilvl="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6">
    <w:nsid w:val="66DB24F3"/>
    <w:multiLevelType w:val="hybridMultilevel"/>
    <w:tmpl w:val="5C8AB85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7">
    <w:nsid w:val="7D9D3A54"/>
    <w:multiLevelType w:val="multilevel"/>
    <w:tmpl w:val="F1306110"/>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o"/>
      <w:lvlJc w:val="left"/>
      <w:pPr>
        <w:tabs>
          <w:tab w:pos="1440" w:val="num"/>
        </w:tabs>
        <w:ind w:hanging="360" w:left="1440"/>
      </w:pPr>
      <w:rPr>
        <w:rFonts w:ascii="Courier New" w:hAnsi="Courier New" w:hint="default"/>
        <w:sz w:val="20"/>
      </w:rPr>
    </w:lvl>
    <w:lvl w:ilvl="2" w:tentative="1">
      <w:start w:val="1"/>
      <w:numFmt w:val="bullet"/>
      <w:lvlText w:val=""/>
      <w:lvlJc w:val="left"/>
      <w:pPr>
        <w:tabs>
          <w:tab w:pos="2160" w:val="num"/>
        </w:tabs>
        <w:ind w:hanging="360" w:left="2160"/>
      </w:pPr>
      <w:rPr>
        <w:rFonts w:ascii="Wingdings" w:hAnsi="Wingdings" w:hint="default"/>
        <w:sz w:val="20"/>
      </w:rPr>
    </w:lvl>
    <w:lvl w:ilvl="3" w:tentative="1">
      <w:start w:val="1"/>
      <w:numFmt w:val="bullet"/>
      <w:lvlText w:val=""/>
      <w:lvlJc w:val="left"/>
      <w:pPr>
        <w:tabs>
          <w:tab w:pos="2880" w:val="num"/>
        </w:tabs>
        <w:ind w:hanging="360" w:left="2880"/>
      </w:pPr>
      <w:rPr>
        <w:rFonts w:ascii="Wingdings" w:hAnsi="Wingdings" w:hint="default"/>
        <w:sz w:val="20"/>
      </w:rPr>
    </w:lvl>
    <w:lvl w:ilvl="4" w:tentative="1">
      <w:start w:val="1"/>
      <w:numFmt w:val="bullet"/>
      <w:lvlText w:val=""/>
      <w:lvlJc w:val="left"/>
      <w:pPr>
        <w:tabs>
          <w:tab w:pos="3600" w:val="num"/>
        </w:tabs>
        <w:ind w:hanging="360" w:left="3600"/>
      </w:pPr>
      <w:rPr>
        <w:rFonts w:ascii="Wingdings" w:hAnsi="Wingdings" w:hint="default"/>
        <w:sz w:val="20"/>
      </w:rPr>
    </w:lvl>
    <w:lvl w:ilvl="5" w:tentative="1">
      <w:start w:val="1"/>
      <w:numFmt w:val="bullet"/>
      <w:lvlText w:val=""/>
      <w:lvlJc w:val="left"/>
      <w:pPr>
        <w:tabs>
          <w:tab w:pos="4320" w:val="num"/>
        </w:tabs>
        <w:ind w:hanging="360" w:left="4320"/>
      </w:pPr>
      <w:rPr>
        <w:rFonts w:ascii="Wingdings" w:hAnsi="Wingdings" w:hint="default"/>
        <w:sz w:val="20"/>
      </w:rPr>
    </w:lvl>
    <w:lvl w:ilvl="6" w:tentative="1">
      <w:start w:val="1"/>
      <w:numFmt w:val="bullet"/>
      <w:lvlText w:val=""/>
      <w:lvlJc w:val="left"/>
      <w:pPr>
        <w:tabs>
          <w:tab w:pos="5040" w:val="num"/>
        </w:tabs>
        <w:ind w:hanging="360" w:left="5040"/>
      </w:pPr>
      <w:rPr>
        <w:rFonts w:ascii="Wingdings" w:hAnsi="Wingdings" w:hint="default"/>
        <w:sz w:val="20"/>
      </w:rPr>
    </w:lvl>
    <w:lvl w:ilvl="7" w:tentative="1">
      <w:start w:val="1"/>
      <w:numFmt w:val="bullet"/>
      <w:lvlText w:val=""/>
      <w:lvlJc w:val="left"/>
      <w:pPr>
        <w:tabs>
          <w:tab w:pos="5760" w:val="num"/>
        </w:tabs>
        <w:ind w:hanging="360" w:left="5760"/>
      </w:pPr>
      <w:rPr>
        <w:rFonts w:ascii="Wingdings" w:hAnsi="Wingdings" w:hint="default"/>
        <w:sz w:val="20"/>
      </w:rPr>
    </w:lvl>
    <w:lvl w:ilvl="8" w:tentative="1">
      <w:start w:val="1"/>
      <w:numFmt w:val="bullet"/>
      <w:lvlText w:val=""/>
      <w:lvlJc w:val="left"/>
      <w:pPr>
        <w:tabs>
          <w:tab w:pos="6480" w:val="num"/>
        </w:tabs>
        <w:ind w:hanging="360" w:left="6480"/>
      </w:pPr>
      <w:rPr>
        <w:rFonts w:ascii="Wingdings" w:hAnsi="Wingdings" w:hint="default"/>
        <w:sz w:val="20"/>
      </w:rPr>
    </w:lvl>
  </w:abstractNum>
  <w:num w:numId="1">
    <w:abstractNumId w:val="1"/>
  </w:num>
  <w:num w:numId="2">
    <w:abstractNumId w:val="0"/>
  </w:num>
  <w:num w:numId="3">
    <w:abstractNumId w:val="5"/>
  </w:num>
  <w:num w:numId="4">
    <w:abstractNumId w:val="3"/>
  </w:num>
  <w:num w:numId="5">
    <w:abstractNumId w:val="2"/>
  </w:num>
  <w:num w:numId="6">
    <w:abstractNumId w:val="6"/>
  </w:num>
  <w:num w:numId="7">
    <w:abstractNumId w:val="4"/>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stuba, Deborah L.">
    <w15:presenceInfo w15:providerId="AD" w15:userId="S-1-5-21-1698454611-1553483303-8547516-10792"/>
  </w15:person>
</w15:people>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mc:Ignorable="w14">
  <w:zoom w:percent="100"/>
  <w:proofState w:grammar="clean" w:spelling="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799"/>
    <w:rsid w:val="000005AB"/>
    <w:rsid w:val="00014340"/>
    <w:rsid w:val="00015CA9"/>
    <w:rsid w:val="000606CE"/>
    <w:rsid w:val="000670B0"/>
    <w:rsid w:val="000671F7"/>
    <w:rsid w:val="000972E1"/>
    <w:rsid w:val="000F1174"/>
    <w:rsid w:val="000F1670"/>
    <w:rsid w:val="0012560B"/>
    <w:rsid w:val="001316E5"/>
    <w:rsid w:val="001353F4"/>
    <w:rsid w:val="00142E35"/>
    <w:rsid w:val="00146AE1"/>
    <w:rsid w:val="001533A8"/>
    <w:rsid w:val="0017075F"/>
    <w:rsid w:val="00197D4B"/>
    <w:rsid w:val="001C69C8"/>
    <w:rsid w:val="001E0887"/>
    <w:rsid w:val="00262273"/>
    <w:rsid w:val="002640FA"/>
    <w:rsid w:val="002B0050"/>
    <w:rsid w:val="002B0431"/>
    <w:rsid w:val="002E4457"/>
    <w:rsid w:val="002E589E"/>
    <w:rsid w:val="003050DC"/>
    <w:rsid w:val="00316C5F"/>
    <w:rsid w:val="00323FBA"/>
    <w:rsid w:val="00330886"/>
    <w:rsid w:val="00356772"/>
    <w:rsid w:val="00380B02"/>
    <w:rsid w:val="00393915"/>
    <w:rsid w:val="00397BB6"/>
    <w:rsid w:val="003A1400"/>
    <w:rsid w:val="003C21D1"/>
    <w:rsid w:val="004102D4"/>
    <w:rsid w:val="0044589F"/>
    <w:rsid w:val="00450876"/>
    <w:rsid w:val="00496B22"/>
    <w:rsid w:val="004D50B5"/>
    <w:rsid w:val="004E25D4"/>
    <w:rsid w:val="004F421D"/>
    <w:rsid w:val="00500E0A"/>
    <w:rsid w:val="00517B15"/>
    <w:rsid w:val="00537D29"/>
    <w:rsid w:val="0055305C"/>
    <w:rsid w:val="005652E8"/>
    <w:rsid w:val="0058134B"/>
    <w:rsid w:val="00592142"/>
    <w:rsid w:val="005A0CC7"/>
    <w:rsid w:val="005A5382"/>
    <w:rsid w:val="005B164E"/>
    <w:rsid w:val="005E6D9C"/>
    <w:rsid w:val="00604737"/>
    <w:rsid w:val="00616138"/>
    <w:rsid w:val="006309E4"/>
    <w:rsid w:val="00667936"/>
    <w:rsid w:val="00685232"/>
    <w:rsid w:val="006B1F21"/>
    <w:rsid w:val="006E62A9"/>
    <w:rsid w:val="006E683D"/>
    <w:rsid w:val="007229B8"/>
    <w:rsid w:val="00736CC0"/>
    <w:rsid w:val="007426D8"/>
    <w:rsid w:val="00742EC8"/>
    <w:rsid w:val="007538C2"/>
    <w:rsid w:val="00757C29"/>
    <w:rsid w:val="0077396A"/>
    <w:rsid w:val="00773BE4"/>
    <w:rsid w:val="007B0FDA"/>
    <w:rsid w:val="008007E4"/>
    <w:rsid w:val="0084095C"/>
    <w:rsid w:val="008610DD"/>
    <w:rsid w:val="0089274F"/>
    <w:rsid w:val="008A436C"/>
    <w:rsid w:val="008A47B3"/>
    <w:rsid w:val="008B2F5A"/>
    <w:rsid w:val="008D150C"/>
    <w:rsid w:val="008F17F0"/>
    <w:rsid w:val="009141B5"/>
    <w:rsid w:val="00923F09"/>
    <w:rsid w:val="009736AA"/>
    <w:rsid w:val="009D6D35"/>
    <w:rsid w:val="009E26F0"/>
    <w:rsid w:val="00A31F2E"/>
    <w:rsid w:val="00A37267"/>
    <w:rsid w:val="00A70F75"/>
    <w:rsid w:val="00AC0880"/>
    <w:rsid w:val="00AD3BED"/>
    <w:rsid w:val="00AD64CC"/>
    <w:rsid w:val="00AD6BEA"/>
    <w:rsid w:val="00B000BA"/>
    <w:rsid w:val="00B20918"/>
    <w:rsid w:val="00B42ADC"/>
    <w:rsid w:val="00B66FD6"/>
    <w:rsid w:val="00BA11B2"/>
    <w:rsid w:val="00BE2BBD"/>
    <w:rsid w:val="00BF6CD8"/>
    <w:rsid w:val="00C03799"/>
    <w:rsid w:val="00C479A2"/>
    <w:rsid w:val="00C845A0"/>
    <w:rsid w:val="00C92611"/>
    <w:rsid w:val="00CD6710"/>
    <w:rsid w:val="00CF0FE5"/>
    <w:rsid w:val="00CF411B"/>
    <w:rsid w:val="00D12DC0"/>
    <w:rsid w:val="00D27851"/>
    <w:rsid w:val="00D91396"/>
    <w:rsid w:val="00DB3B63"/>
    <w:rsid w:val="00DB7072"/>
    <w:rsid w:val="00DC615F"/>
    <w:rsid w:val="00DD05F2"/>
    <w:rsid w:val="00DD5C67"/>
    <w:rsid w:val="00DD618C"/>
    <w:rsid w:val="00E55435"/>
    <w:rsid w:val="00E55F1E"/>
    <w:rsid w:val="00E731C1"/>
    <w:rsid w:val="00E8584D"/>
    <w:rsid w:val="00E9025B"/>
    <w:rsid w:val="00EE034A"/>
    <w:rsid w:val="00F452B2"/>
    <w:rsid w:val="00F96362"/>
    <w:rsid w:val="00FA067B"/>
    <w:rsid w:val="00FB0217"/>
    <w:rsid w:val="00FB1839"/>
    <w:rsid w:val="00FD655B"/>
  </w:rsids>
  <m:mathPr>
    <m:mathFont m:val="Cambria Math"/>
    <m:brkBin m:val="before"/>
    <m:brkBinSub m:val="--"/>
    <m:smallFrac m:val="0"/>
    <m:dispDef/>
    <m:lMargin m:val="0"/>
    <m:rMargin m:val="0"/>
    <m:defJc m:val="centerGroup"/>
    <m:wrapIndent m:val="1440"/>
    <m:intLim m:val="subSup"/>
    <m:naryLim m:val="undOvr"/>
  </m:mathPr>
  <w:themeFontLang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727FC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cstheme="minorBidi" w:eastAsiaTheme="minorHAnsi" w:hAnsiTheme="minorHAnsi"/>
        <w:sz w:val="22"/>
        <w:szCs w:val="22"/>
        <w:lang w:bidi="ar-SA" w:eastAsia="en-US" w:val="en-US"/>
      </w:rPr>
    </w:rPrDefault>
    <w:pPrDefault>
      <w:pPr>
        <w:spacing w:after="200" w:line="276" w:lineRule="auto"/>
      </w:pPr>
    </w:pPrDefault>
  </w:docDefaults>
  <w:latentStyles w:count="267"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uiPriority="59"/>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rsid w:val="00DC615F"/>
    <w:pPr>
      <w:spacing w:after="0" w:line="240" w:lineRule="auto"/>
    </w:pPr>
    <w:rPr>
      <w:rFonts w:ascii="Calibri" w:cs="Times New Roman" w:hAnsi="Calibri"/>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4F421D"/>
    <w:pPr>
      <w:spacing w:line="276" w:lineRule="auto"/>
      <w:ind w:left="720"/>
      <w:contextualSpacing/>
    </w:pPr>
    <w:rPr>
      <w:rFonts w:ascii="Arial" w:cs="Arial" w:eastAsia="Arial" w:hAnsi="Arial"/>
      <w:color w:val="000000"/>
    </w:rPr>
  </w:style>
  <w:style w:styleId="CommentReference" w:type="character">
    <w:name w:val="annotation reference"/>
    <w:basedOn w:val="DefaultParagraphFont"/>
    <w:uiPriority w:val="99"/>
    <w:semiHidden/>
    <w:unhideWhenUsed/>
    <w:rsid w:val="006E62A9"/>
    <w:rPr>
      <w:sz w:val="16"/>
      <w:szCs w:val="16"/>
    </w:rPr>
  </w:style>
  <w:style w:styleId="CommentText" w:type="paragraph">
    <w:name w:val="annotation text"/>
    <w:basedOn w:val="Normal"/>
    <w:link w:val="CommentTextChar"/>
    <w:uiPriority w:val="99"/>
    <w:unhideWhenUsed/>
    <w:rsid w:val="006E62A9"/>
    <w:rPr>
      <w:sz w:val="20"/>
      <w:szCs w:val="20"/>
    </w:rPr>
  </w:style>
  <w:style w:customStyle="1" w:styleId="CommentTextChar" w:type="character">
    <w:name w:val="Comment Text Char"/>
    <w:basedOn w:val="DefaultParagraphFont"/>
    <w:link w:val="CommentText"/>
    <w:uiPriority w:val="99"/>
    <w:rsid w:val="006E62A9"/>
    <w:rPr>
      <w:rFonts w:ascii="Calibri" w:cs="Times New Roman" w:hAnsi="Calibri"/>
      <w:sz w:val="20"/>
      <w:szCs w:val="20"/>
    </w:rPr>
  </w:style>
  <w:style w:styleId="CommentSubject" w:type="paragraph">
    <w:name w:val="annotation subject"/>
    <w:basedOn w:val="CommentText"/>
    <w:next w:val="CommentText"/>
    <w:link w:val="CommentSubjectChar"/>
    <w:uiPriority w:val="99"/>
    <w:semiHidden/>
    <w:unhideWhenUsed/>
    <w:rsid w:val="006E62A9"/>
    <w:rPr>
      <w:b/>
      <w:bCs/>
    </w:rPr>
  </w:style>
  <w:style w:customStyle="1" w:styleId="CommentSubjectChar" w:type="character">
    <w:name w:val="Comment Subject Char"/>
    <w:basedOn w:val="CommentTextChar"/>
    <w:link w:val="CommentSubject"/>
    <w:uiPriority w:val="99"/>
    <w:semiHidden/>
    <w:rsid w:val="006E62A9"/>
    <w:rPr>
      <w:rFonts w:ascii="Calibri" w:cs="Times New Roman" w:hAnsi="Calibri"/>
      <w:b/>
      <w:bCs/>
      <w:sz w:val="20"/>
      <w:szCs w:val="20"/>
    </w:rPr>
  </w:style>
  <w:style w:styleId="BalloonText" w:type="paragraph">
    <w:name w:val="Balloon Text"/>
    <w:basedOn w:val="Normal"/>
    <w:link w:val="BalloonTextChar"/>
    <w:uiPriority w:val="99"/>
    <w:semiHidden/>
    <w:unhideWhenUsed/>
    <w:rsid w:val="006E62A9"/>
    <w:rPr>
      <w:rFonts w:ascii="Tahoma" w:cs="Tahoma" w:hAnsi="Tahoma"/>
      <w:sz w:val="16"/>
      <w:szCs w:val="16"/>
    </w:rPr>
  </w:style>
  <w:style w:customStyle="1" w:styleId="BalloonTextChar" w:type="character">
    <w:name w:val="Balloon Text Char"/>
    <w:basedOn w:val="DefaultParagraphFont"/>
    <w:link w:val="BalloonText"/>
    <w:uiPriority w:val="99"/>
    <w:semiHidden/>
    <w:rsid w:val="006E62A9"/>
    <w:rPr>
      <w:rFonts w:ascii="Tahoma" w:cs="Tahoma" w:hAnsi="Tahoma"/>
      <w:sz w:val="16"/>
      <w:szCs w:val="16"/>
    </w:rPr>
  </w:style>
  <w:style w:styleId="NoSpacing" w:type="paragraph">
    <w:name w:val="No Spacing"/>
    <w:uiPriority w:val="1"/>
    <w:qFormat/>
    <w:rsid w:val="007B0FD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15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421D"/>
    <w:pPr>
      <w:spacing w:line="276" w:lineRule="auto"/>
      <w:ind w:left="720"/>
      <w:contextualSpacing/>
    </w:pPr>
    <w:rPr>
      <w:rFonts w:ascii="Arial" w:eastAsia="Arial" w:hAnsi="Arial" w:cs="Arial"/>
      <w:color w:val="000000"/>
    </w:rPr>
  </w:style>
  <w:style w:type="character" w:styleId="CommentReference">
    <w:name w:val="annotation reference"/>
    <w:basedOn w:val="DefaultParagraphFont"/>
    <w:uiPriority w:val="99"/>
    <w:semiHidden/>
    <w:unhideWhenUsed/>
    <w:rsid w:val="006E62A9"/>
    <w:rPr>
      <w:sz w:val="16"/>
      <w:szCs w:val="16"/>
    </w:rPr>
  </w:style>
  <w:style w:type="paragraph" w:styleId="CommentText">
    <w:name w:val="annotation text"/>
    <w:basedOn w:val="Normal"/>
    <w:link w:val="CommentTextChar"/>
    <w:uiPriority w:val="99"/>
    <w:unhideWhenUsed/>
    <w:rsid w:val="006E62A9"/>
    <w:rPr>
      <w:sz w:val="20"/>
      <w:szCs w:val="20"/>
    </w:rPr>
  </w:style>
  <w:style w:type="character" w:customStyle="1" w:styleId="CommentTextChar">
    <w:name w:val="Comment Text Char"/>
    <w:basedOn w:val="DefaultParagraphFont"/>
    <w:link w:val="CommentText"/>
    <w:uiPriority w:val="99"/>
    <w:rsid w:val="006E62A9"/>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E62A9"/>
    <w:rPr>
      <w:b/>
      <w:bCs/>
    </w:rPr>
  </w:style>
  <w:style w:type="character" w:customStyle="1" w:styleId="CommentSubjectChar">
    <w:name w:val="Comment Subject Char"/>
    <w:basedOn w:val="CommentTextChar"/>
    <w:link w:val="CommentSubject"/>
    <w:uiPriority w:val="99"/>
    <w:semiHidden/>
    <w:rsid w:val="006E62A9"/>
    <w:rPr>
      <w:rFonts w:ascii="Calibri" w:hAnsi="Calibri" w:cs="Times New Roman"/>
      <w:b/>
      <w:bCs/>
      <w:sz w:val="20"/>
      <w:szCs w:val="20"/>
    </w:rPr>
  </w:style>
  <w:style w:type="paragraph" w:styleId="BalloonText">
    <w:name w:val="Balloon Text"/>
    <w:basedOn w:val="Normal"/>
    <w:link w:val="BalloonTextChar"/>
    <w:uiPriority w:val="99"/>
    <w:semiHidden/>
    <w:unhideWhenUsed/>
    <w:rsid w:val="006E62A9"/>
    <w:rPr>
      <w:rFonts w:ascii="Tahoma" w:hAnsi="Tahoma" w:cs="Tahoma"/>
      <w:sz w:val="16"/>
      <w:szCs w:val="16"/>
    </w:rPr>
  </w:style>
  <w:style w:type="character" w:customStyle="1" w:styleId="BalloonTextChar">
    <w:name w:val="Balloon Text Char"/>
    <w:basedOn w:val="DefaultParagraphFont"/>
    <w:link w:val="BalloonText"/>
    <w:uiPriority w:val="99"/>
    <w:semiHidden/>
    <w:rsid w:val="006E62A9"/>
    <w:rPr>
      <w:rFonts w:ascii="Tahoma" w:hAnsi="Tahoma" w:cs="Tahoma"/>
      <w:sz w:val="16"/>
      <w:szCs w:val="16"/>
    </w:rPr>
  </w:style>
  <w:style w:type="paragraph" w:styleId="NoSpacing">
    <w:name w:val="No Spacing"/>
    <w:uiPriority w:val="1"/>
    <w:qFormat/>
    <w:rsid w:val="007B0F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744119">
      <w:bodyDiv w:val="1"/>
      <w:marLeft w:val="0"/>
      <w:marRight w:val="0"/>
      <w:marTop w:val="0"/>
      <w:marBottom w:val="0"/>
      <w:divBdr>
        <w:top w:val="none" w:sz="0" w:space="0" w:color="auto"/>
        <w:left w:val="none" w:sz="0" w:space="0" w:color="auto"/>
        <w:bottom w:val="none" w:sz="0" w:space="0" w:color="auto"/>
        <w:right w:val="none" w:sz="0" w:space="0" w:color="auto"/>
      </w:divBdr>
    </w:div>
    <w:div w:id="481894824">
      <w:bodyDiv w:val="1"/>
      <w:marLeft w:val="0"/>
      <w:marRight w:val="0"/>
      <w:marTop w:val="0"/>
      <w:marBottom w:val="0"/>
      <w:divBdr>
        <w:top w:val="none" w:sz="0" w:space="0" w:color="auto"/>
        <w:left w:val="none" w:sz="0" w:space="0" w:color="auto"/>
        <w:bottom w:val="none" w:sz="0" w:space="0" w:color="auto"/>
        <w:right w:val="none" w:sz="0" w:space="0" w:color="auto"/>
      </w:divBdr>
    </w:div>
    <w:div w:id="499123561">
      <w:bodyDiv w:val="1"/>
      <w:marLeft w:val="60"/>
      <w:marRight w:val="60"/>
      <w:marTop w:val="60"/>
      <w:marBottom w:val="60"/>
      <w:divBdr>
        <w:top w:val="none" w:sz="0" w:space="0" w:color="auto"/>
        <w:left w:val="none" w:sz="0" w:space="0" w:color="auto"/>
        <w:bottom w:val="none" w:sz="0" w:space="0" w:color="auto"/>
        <w:right w:val="none" w:sz="0" w:space="0" w:color="auto"/>
      </w:divBdr>
    </w:div>
    <w:div w:id="673921037">
      <w:bodyDiv w:val="1"/>
      <w:marLeft w:val="0"/>
      <w:marRight w:val="0"/>
      <w:marTop w:val="0"/>
      <w:marBottom w:val="0"/>
      <w:divBdr>
        <w:top w:val="none" w:sz="0" w:space="0" w:color="auto"/>
        <w:left w:val="none" w:sz="0" w:space="0" w:color="auto"/>
        <w:bottom w:val="none" w:sz="0" w:space="0" w:color="auto"/>
        <w:right w:val="none" w:sz="0" w:space="0" w:color="auto"/>
      </w:divBdr>
    </w:div>
    <w:div w:id="780301776">
      <w:bodyDiv w:val="1"/>
      <w:marLeft w:val="0"/>
      <w:marRight w:val="0"/>
      <w:marTop w:val="0"/>
      <w:marBottom w:val="0"/>
      <w:divBdr>
        <w:top w:val="none" w:sz="0" w:space="0" w:color="auto"/>
        <w:left w:val="none" w:sz="0" w:space="0" w:color="auto"/>
        <w:bottom w:val="none" w:sz="0" w:space="0" w:color="auto"/>
        <w:right w:val="none" w:sz="0" w:space="0" w:color="auto"/>
      </w:divBdr>
    </w:div>
    <w:div w:id="116327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people.xml" Type="http://schemas.microsoft.com/office/2011/relationships/people"/>
<Relationship Id="rId2" Target="numbering.xml" Type="http://schemas.openxmlformats.org/officeDocument/2006/relationships/numbering"/>
<Relationship Id="rId3" Target="styles.xml" Type="http://schemas.openxmlformats.org/officeDocument/2006/relationships/styles"/>
<Relationship Id="rId4" Target="stylesWithEffects.xml" Type="http://schemas.microsoft.com/office/2007/relationships/stylesWithEffects"/>
<Relationship Id="rId5" Target="settings.xml" Type="http://schemas.openxmlformats.org/officeDocument/2006/relationships/settings"/>
<Relationship Id="rId6" Target="webSettings.xml" Type="http://schemas.openxmlformats.org/officeDocument/2006/relationships/webSettings"/>
<Relationship Id="rId7" Target="fontTable.xml" Type="http://schemas.openxmlformats.org/officeDocument/2006/relationships/fontTable"/>
<Relationship Id="rId8" Target="theme/theme1.xml" Type="http://schemas.openxmlformats.org/officeDocument/2006/relationships/theme"/>
<Relationship Id="rId9" Target="commentsExtended.xml" Type="http://schemas.microsoft.com/office/2011/relationships/commentsExtende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9DC7C-3665-4B4A-9368-A6369D6A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xmlns:xsi="http://www.w3.org/2001/XMLSchema-instance">
  <Template>Normal</Template>
  <TotalTime>0</TotalTime>
  <Pages>0</Pages>
  <Words>0</Words>
  <Characters>0</Characters>
  <DocSecurity>0</DocSecurity>
  <Lines>14</Lines>
  <Paragraphs>0</Paragraphs>
  <ScaleCrop>false</ScaleCrop>
  <HeadingPairs>
    <vt:vector baseType="variant" size="2">
      <vt:variant>
        <vt:lpstr>Title</vt:lpstr>
      </vt:variant>
      <vt:variant>
        <vt:i4>1</vt:i4>
      </vt:variant>
    </vt:vector>
  </HeadingPairs>
  <TitlesOfParts>
    <vt:vector baseType="lpstr" size="1">
      <vt:lpstr/>
    </vt:vector>
  </TitlesOfParts>
  <Company xsi:nil="true"/>
  <LinksUpToDate>false</LinksUpToDate>
  <CharactersWithSpaces>0</CharactersWithSpaces>
  <SharedDoc>false</SharedDoc>
  <HyperlinksChanged>false</HyperlinksChanged>
  <AppVersion>14.0000</AppVersion>
  <HyperlinkBase xsi:nil="true"/>
  <Manager xsi:nil="true"/>
  <Notes>0</Not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2017-10-04T15:21:00Z</dcterms:created>
  <dcterms:modified xsi:type="dcterms:W3CDTF">2017-10-04T15:33:00Z</dcterms:modified>
  <cp:revision>7</cp:revision>
</cp:coreProperties>
</file>